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1243A0E6"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CC15D1">
        <w:rPr>
          <w:sz w:val="24"/>
          <w:szCs w:val="24"/>
        </w:rPr>
        <w:t xml:space="preserve"> 2</w:t>
      </w:r>
      <w:r w:rsidR="008F187D">
        <w:rPr>
          <w:sz w:val="24"/>
          <w:szCs w:val="24"/>
        </w:rPr>
        <w:t>4</w:t>
      </w:r>
      <w:r w:rsidR="00CC15D1">
        <w:rPr>
          <w:sz w:val="24"/>
          <w:szCs w:val="24"/>
        </w:rPr>
        <w:t>-G004-25</w:t>
      </w:r>
      <w:r w:rsidR="00993409" w:rsidRPr="00DF2302">
        <w:rPr>
          <w:sz w:val="24"/>
          <w:szCs w:val="24"/>
        </w:rPr>
        <w:tab/>
      </w:r>
      <w:bookmarkEnd w:id="1"/>
      <w:bookmarkEnd w:id="2"/>
      <w:bookmarkEnd w:id="3"/>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8636505" w14:textId="560B3A1A" w:rsidR="00B52A14" w:rsidRPr="00DF2302" w:rsidRDefault="00B52A14" w:rsidP="003849E8">
      <w:pPr>
        <w:spacing w:before="120"/>
        <w:jc w:val="both"/>
        <w:rPr>
          <w:rFonts w:ascii="Calibri" w:hAnsi="Calibri" w:cs="Calibri"/>
          <w:i/>
          <w:iCs/>
          <w:lang w:val="en-GB"/>
        </w:rPr>
      </w:pPr>
      <w:r w:rsidRPr="00DF2302">
        <w:rPr>
          <w:rFonts w:ascii="Calibri" w:hAnsi="Calibri" w:cs="Calibri"/>
          <w:i/>
          <w:iCs/>
          <w:highlight w:val="yellow"/>
          <w:lang w:val="en-GB"/>
        </w:rPr>
        <w:t>&lt;It should be decided in advance whether or not the budget should be disclosed&gt;</w:t>
      </w:r>
    </w:p>
    <w:p w14:paraId="131A5BF8" w14:textId="73E90CC3" w:rsidR="00E15F4B" w:rsidRPr="00DF2302" w:rsidRDefault="00E15F4B" w:rsidP="00B52A14">
      <w:pPr>
        <w:spacing w:before="120"/>
        <w:jc w:val="both"/>
        <w:rPr>
          <w:rFonts w:ascii="Calibri" w:hAnsi="Calibri" w:cs="Calibri"/>
          <w:lang w:val="en-GB"/>
        </w:rPr>
      </w:pPr>
      <w:r w:rsidRPr="00DF2302">
        <w:rPr>
          <w:rFonts w:ascii="Calibri" w:hAnsi="Calibri" w:cs="Calibri"/>
          <w:lang w:val="en-GB"/>
        </w:rPr>
        <w:t xml:space="preserve">The maximum budget available for this Contract is </w:t>
      </w:r>
      <w:r w:rsidR="00B52A14" w:rsidRPr="00C550B3">
        <w:rPr>
          <w:rFonts w:ascii="Calibri" w:hAnsi="Calibri" w:cs="Calibri"/>
          <w:highlight w:val="yellow"/>
          <w:lang w:val="en-GB"/>
        </w:rPr>
        <w:t>AU</w:t>
      </w:r>
      <w:r w:rsidRPr="00C550B3">
        <w:rPr>
          <w:rFonts w:ascii="Calibri" w:hAnsi="Calibri" w:cs="Calibri"/>
          <w:highlight w:val="yellow"/>
          <w:lang w:val="en-GB"/>
        </w:rPr>
        <w:t>$</w:t>
      </w:r>
      <w:r w:rsidR="00C550B3" w:rsidRPr="00C550B3">
        <w:rPr>
          <w:rFonts w:ascii="Calibri" w:hAnsi="Calibri" w:cs="Calibri"/>
          <w:highlight w:val="yellow"/>
          <w:lang w:val="en-GB"/>
        </w:rPr>
        <w:t>259,915.50</w:t>
      </w:r>
      <w:r w:rsidRPr="00DF2302">
        <w:rPr>
          <w:rFonts w:ascii="Calibri" w:hAnsi="Calibri" w:cs="Calibri"/>
          <w:lang w:val="en-GB"/>
        </w:rPr>
        <w:t xml:space="preserve"> inclusive of any VAT or other taxes or costs.</w:t>
      </w:r>
    </w:p>
    <w:p w14:paraId="71143A99" w14:textId="5783E0B1" w:rsidR="00E15F4B" w:rsidRPr="00DF2302" w:rsidRDefault="00E15F4B" w:rsidP="00B52A14">
      <w:pPr>
        <w:spacing w:before="120"/>
        <w:jc w:val="both"/>
        <w:rPr>
          <w:b/>
          <w:i/>
          <w:color w:val="FF0000"/>
          <w:lang w:val="en-GB"/>
        </w:rPr>
      </w:pPr>
      <w:r w:rsidRPr="00DF2302">
        <w:rPr>
          <w:b/>
          <w:i/>
          <w:color w:val="FF0000"/>
          <w:lang w:val="en-GB"/>
        </w:rPr>
        <w:t xml:space="preserve">Please, note that we do not recommend this maximum amount as a ‘target’ for your </w:t>
      </w:r>
      <w:r w:rsidR="0098045C" w:rsidRPr="00DF2302">
        <w:rPr>
          <w:b/>
          <w:i/>
          <w:color w:val="FF0000"/>
          <w:lang w:val="en-GB"/>
        </w:rPr>
        <w:t>Tender</w:t>
      </w:r>
      <w:r w:rsidRPr="00DF2302">
        <w:rPr>
          <w:b/>
          <w:i/>
          <w:color w:val="FF0000"/>
          <w:lang w:val="en-GB"/>
        </w:rPr>
        <w:t xml:space="preserve">. The evaluation is a result of a combination of technical soundness and cost effectiveness of the </w:t>
      </w:r>
      <w:r w:rsidR="0098045C" w:rsidRPr="00DF2302">
        <w:rPr>
          <w:b/>
          <w:i/>
          <w:color w:val="FF0000"/>
          <w:lang w:val="en-GB"/>
        </w:rPr>
        <w:t>Tender</w:t>
      </w:r>
      <w:r w:rsidRPr="00DF2302">
        <w:rPr>
          <w:b/>
          <w:i/>
          <w:color w:val="FF0000"/>
          <w:lang w:val="en-GB"/>
        </w:rPr>
        <w:t>s, i.e. the evaluation of the financial component will be added to the evaluation result of the technical component, in accordance with the principles and weights set out in this document.</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7E69E7" w:rsidRPr="00DF2302" w14:paraId="053B03DF" w14:textId="77777777" w:rsidTr="006E17EC">
        <w:trPr>
          <w:cantSplit/>
          <w:tblHeader/>
        </w:trPr>
        <w:tc>
          <w:tcPr>
            <w:tcW w:w="2430" w:type="dxa"/>
            <w:vAlign w:val="center"/>
          </w:tcPr>
          <w:p w14:paraId="5B4EEC3C" w14:textId="461BD486" w:rsidR="007E69E7" w:rsidRPr="007E69E7" w:rsidRDefault="007E69E7" w:rsidP="007E69E7">
            <w:pPr>
              <w:pStyle w:val="TableContents"/>
              <w:rPr>
                <w:rFonts w:asciiTheme="minorHAnsi" w:hAnsiTheme="minorHAnsi"/>
                <w:sz w:val="22"/>
                <w:szCs w:val="22"/>
                <w:highlight w:val="yellow"/>
                <w:lang w:eastAsia="en-US"/>
              </w:rPr>
            </w:pPr>
            <w:r w:rsidRPr="007E69E7">
              <w:rPr>
                <w:rFonts w:asciiTheme="minorHAnsi" w:hAnsiTheme="minorHAnsi"/>
                <w:sz w:val="22"/>
                <w:szCs w:val="22"/>
                <w:highlight w:val="yellow"/>
                <w:lang w:eastAsia="en-US"/>
              </w:rPr>
              <w:t>Firm/consortium’s experience and reputation with similar supply of Goods</w:t>
            </w:r>
          </w:p>
        </w:tc>
        <w:tc>
          <w:tcPr>
            <w:tcW w:w="5367" w:type="dxa"/>
          </w:tcPr>
          <w:p w14:paraId="5F83190B" w14:textId="77777777" w:rsidR="007E69E7" w:rsidRDefault="007E69E7" w:rsidP="00A657B9">
            <w:pPr>
              <w:pStyle w:val="TableContents"/>
              <w:numPr>
                <w:ilvl w:val="0"/>
                <w:numId w:val="3"/>
              </w:numPr>
              <w:rPr>
                <w:rFonts w:asciiTheme="minorHAnsi" w:hAnsiTheme="minorHAnsi"/>
                <w:sz w:val="22"/>
                <w:szCs w:val="22"/>
                <w:highlight w:val="yellow"/>
              </w:rPr>
            </w:pPr>
            <w:r w:rsidRPr="00A657B9">
              <w:rPr>
                <w:rFonts w:asciiTheme="minorHAnsi" w:hAnsiTheme="minorHAnsi"/>
                <w:sz w:val="22"/>
                <w:szCs w:val="22"/>
                <w:highlight w:val="yellow"/>
              </w:rPr>
              <w:t>2 references to be provided</w:t>
            </w:r>
          </w:p>
          <w:p w14:paraId="3ADDF29E" w14:textId="11F72D1F" w:rsidR="00CC15D1" w:rsidRPr="00A657B9" w:rsidRDefault="00CC15D1" w:rsidP="00CC15D1">
            <w:pPr>
              <w:pStyle w:val="TableContents"/>
              <w:ind w:left="360"/>
              <w:rPr>
                <w:rFonts w:asciiTheme="minorHAnsi" w:hAnsiTheme="minorHAnsi"/>
                <w:sz w:val="22"/>
                <w:szCs w:val="22"/>
                <w:highlight w:val="yellow"/>
              </w:rPr>
            </w:pPr>
          </w:p>
        </w:tc>
        <w:tc>
          <w:tcPr>
            <w:tcW w:w="1360" w:type="dxa"/>
            <w:vAlign w:val="center"/>
          </w:tcPr>
          <w:p w14:paraId="6FB170A3" w14:textId="62660F7B" w:rsidR="007E69E7" w:rsidRPr="007E69E7" w:rsidRDefault="00CC15D1" w:rsidP="007E69E7">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20</w:t>
            </w:r>
          </w:p>
        </w:tc>
      </w:tr>
      <w:tr w:rsidR="007E69E7" w:rsidRPr="00DF2302" w14:paraId="613F68D6" w14:textId="77777777" w:rsidTr="006E17EC">
        <w:trPr>
          <w:cantSplit/>
          <w:tblHeader/>
        </w:trPr>
        <w:tc>
          <w:tcPr>
            <w:tcW w:w="2430" w:type="dxa"/>
            <w:vAlign w:val="center"/>
          </w:tcPr>
          <w:p w14:paraId="44102FCB" w14:textId="6467EB72" w:rsidR="007E69E7" w:rsidRPr="007E69E7" w:rsidRDefault="007E69E7" w:rsidP="007E69E7">
            <w:pPr>
              <w:pStyle w:val="TableContents"/>
              <w:rPr>
                <w:rFonts w:asciiTheme="minorHAnsi" w:hAnsiTheme="minorHAnsi"/>
                <w:sz w:val="22"/>
                <w:szCs w:val="22"/>
                <w:highlight w:val="yellow"/>
                <w:lang w:eastAsia="en-US"/>
              </w:rPr>
            </w:pPr>
            <w:r w:rsidRPr="007E69E7">
              <w:rPr>
                <w:rFonts w:asciiTheme="minorHAnsi" w:hAnsiTheme="minorHAnsi"/>
                <w:sz w:val="22"/>
                <w:szCs w:val="22"/>
                <w:highlight w:val="yellow"/>
                <w:lang w:eastAsia="en-US"/>
              </w:rPr>
              <w:t>Delivery time</w:t>
            </w:r>
            <w:r w:rsidR="00A657B9">
              <w:rPr>
                <w:rFonts w:asciiTheme="minorHAnsi" w:hAnsiTheme="minorHAnsi"/>
                <w:sz w:val="22"/>
                <w:szCs w:val="22"/>
                <w:highlight w:val="yellow"/>
                <w:lang w:eastAsia="en-US"/>
              </w:rPr>
              <w:t xml:space="preserve"> </w:t>
            </w:r>
          </w:p>
        </w:tc>
        <w:tc>
          <w:tcPr>
            <w:tcW w:w="5367" w:type="dxa"/>
          </w:tcPr>
          <w:p w14:paraId="3077D2D0" w14:textId="72FA24DE" w:rsidR="007E69E7" w:rsidRDefault="007E69E7" w:rsidP="007E69E7">
            <w:pPr>
              <w:pStyle w:val="TableContents"/>
              <w:numPr>
                <w:ilvl w:val="0"/>
                <w:numId w:val="4"/>
              </w:numPr>
              <w:rPr>
                <w:rFonts w:asciiTheme="minorHAnsi" w:hAnsiTheme="minorHAnsi"/>
                <w:sz w:val="22"/>
                <w:szCs w:val="22"/>
                <w:highlight w:val="yellow"/>
              </w:rPr>
            </w:pPr>
            <w:r w:rsidRPr="007E69E7">
              <w:rPr>
                <w:rFonts w:asciiTheme="minorHAnsi" w:hAnsiTheme="minorHAnsi"/>
                <w:sz w:val="22"/>
                <w:szCs w:val="22"/>
                <w:highlight w:val="yellow"/>
              </w:rPr>
              <w:t>Period for goods to be available in Tarawa to be specified</w:t>
            </w:r>
            <w:r w:rsidR="00CC15D1">
              <w:rPr>
                <w:rFonts w:asciiTheme="minorHAnsi" w:hAnsiTheme="minorHAnsi"/>
                <w:sz w:val="22"/>
                <w:szCs w:val="22"/>
                <w:highlight w:val="yellow"/>
              </w:rPr>
              <w:t>, if not available in stock, delivery schedule must be provided and detailed.</w:t>
            </w:r>
          </w:p>
          <w:p w14:paraId="4BA71FA2" w14:textId="6B6385EC" w:rsidR="00A657B9" w:rsidRPr="007E69E7" w:rsidRDefault="00A657B9" w:rsidP="00CC15D1">
            <w:pPr>
              <w:pStyle w:val="TableContents"/>
              <w:ind w:left="720"/>
              <w:rPr>
                <w:rFonts w:asciiTheme="minorHAnsi" w:hAnsiTheme="minorHAnsi"/>
                <w:sz w:val="22"/>
                <w:szCs w:val="22"/>
                <w:highlight w:val="yellow"/>
              </w:rPr>
            </w:pPr>
          </w:p>
        </w:tc>
        <w:tc>
          <w:tcPr>
            <w:tcW w:w="1360" w:type="dxa"/>
            <w:vAlign w:val="center"/>
          </w:tcPr>
          <w:p w14:paraId="657554B4" w14:textId="25681377" w:rsidR="007E69E7" w:rsidRPr="007E69E7" w:rsidRDefault="00CC15D1" w:rsidP="007E69E7">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4</w:t>
            </w:r>
            <w:r w:rsidR="00A657B9">
              <w:rPr>
                <w:rFonts w:asciiTheme="minorHAnsi" w:hAnsiTheme="minorHAnsi"/>
                <w:sz w:val="22"/>
                <w:szCs w:val="22"/>
                <w:highlight w:val="yellow"/>
                <w:lang w:eastAsia="en-US"/>
              </w:rPr>
              <w:t>0</w:t>
            </w:r>
          </w:p>
        </w:tc>
      </w:tr>
      <w:tr w:rsidR="007E69E7" w:rsidRPr="00DF2302" w14:paraId="7395E14D" w14:textId="77777777" w:rsidTr="006E17EC">
        <w:trPr>
          <w:cantSplit/>
          <w:tblHeader/>
        </w:trPr>
        <w:tc>
          <w:tcPr>
            <w:tcW w:w="2430" w:type="dxa"/>
            <w:vAlign w:val="center"/>
          </w:tcPr>
          <w:p w14:paraId="58A5C5B6" w14:textId="11E946B8" w:rsidR="007E69E7" w:rsidRPr="007E69E7" w:rsidRDefault="00A657B9" w:rsidP="007E69E7">
            <w:pPr>
              <w:pStyle w:val="TableContents"/>
              <w:rPr>
                <w:rFonts w:asciiTheme="minorHAnsi" w:hAnsiTheme="minorHAnsi"/>
                <w:sz w:val="22"/>
                <w:szCs w:val="22"/>
                <w:highlight w:val="yellow"/>
                <w:lang w:eastAsia="en-US"/>
              </w:rPr>
            </w:pPr>
            <w:r>
              <w:rPr>
                <w:rFonts w:asciiTheme="minorHAnsi" w:hAnsiTheme="minorHAnsi"/>
                <w:sz w:val="22"/>
                <w:szCs w:val="22"/>
                <w:highlight w:val="yellow"/>
                <w:lang w:eastAsia="en-US"/>
              </w:rPr>
              <w:t>Specification, license, warranty</w:t>
            </w:r>
          </w:p>
        </w:tc>
        <w:tc>
          <w:tcPr>
            <w:tcW w:w="5367" w:type="dxa"/>
          </w:tcPr>
          <w:p w14:paraId="01086C9B" w14:textId="2DEDA75E" w:rsidR="00A657B9" w:rsidRDefault="00A657B9" w:rsidP="007E69E7">
            <w:pPr>
              <w:pStyle w:val="TableContents"/>
              <w:numPr>
                <w:ilvl w:val="0"/>
                <w:numId w:val="5"/>
              </w:numPr>
              <w:rPr>
                <w:rFonts w:asciiTheme="minorHAnsi" w:hAnsiTheme="minorHAnsi"/>
                <w:sz w:val="22"/>
                <w:szCs w:val="22"/>
                <w:highlight w:val="yellow"/>
              </w:rPr>
            </w:pPr>
            <w:r>
              <w:rPr>
                <w:rFonts w:asciiTheme="minorHAnsi" w:hAnsiTheme="minorHAnsi"/>
                <w:sz w:val="22"/>
                <w:szCs w:val="22"/>
                <w:highlight w:val="yellow"/>
              </w:rPr>
              <w:t xml:space="preserve">Specification of the </w:t>
            </w:r>
            <w:r w:rsidR="00FD58DC">
              <w:rPr>
                <w:rFonts w:asciiTheme="minorHAnsi" w:hAnsiTheme="minorHAnsi"/>
                <w:sz w:val="22"/>
                <w:szCs w:val="22"/>
                <w:highlight w:val="yellow"/>
              </w:rPr>
              <w:t xml:space="preserve">security equipment </w:t>
            </w:r>
            <w:r>
              <w:rPr>
                <w:rFonts w:asciiTheme="minorHAnsi" w:hAnsiTheme="minorHAnsi"/>
                <w:sz w:val="22"/>
                <w:szCs w:val="22"/>
                <w:highlight w:val="yellow"/>
              </w:rPr>
              <w:t>should be provided</w:t>
            </w:r>
          </w:p>
          <w:p w14:paraId="23A8F695" w14:textId="56D18916" w:rsidR="00A657B9" w:rsidRPr="007E69E7" w:rsidRDefault="00A657B9" w:rsidP="007E69E7">
            <w:pPr>
              <w:pStyle w:val="TableContents"/>
              <w:numPr>
                <w:ilvl w:val="0"/>
                <w:numId w:val="5"/>
              </w:numPr>
              <w:rPr>
                <w:rFonts w:asciiTheme="minorHAnsi" w:hAnsiTheme="minorHAnsi"/>
                <w:sz w:val="22"/>
                <w:szCs w:val="22"/>
                <w:highlight w:val="yellow"/>
              </w:rPr>
            </w:pPr>
            <w:r>
              <w:rPr>
                <w:rFonts w:asciiTheme="minorHAnsi" w:hAnsiTheme="minorHAnsi"/>
                <w:sz w:val="22"/>
                <w:szCs w:val="22"/>
                <w:highlight w:val="yellow"/>
              </w:rPr>
              <w:t>Warranty should be provided and shown in the tender document</w:t>
            </w:r>
          </w:p>
        </w:tc>
        <w:tc>
          <w:tcPr>
            <w:tcW w:w="1360" w:type="dxa"/>
            <w:vAlign w:val="center"/>
          </w:tcPr>
          <w:p w14:paraId="240875A4" w14:textId="4103A9A9" w:rsidR="007E69E7" w:rsidRPr="007E69E7" w:rsidRDefault="00CC15D1" w:rsidP="007E69E7">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40</w:t>
            </w:r>
          </w:p>
        </w:tc>
      </w:tr>
      <w:tr w:rsidR="003849E8" w:rsidRPr="00DF2302" w14:paraId="465E49EB" w14:textId="77777777" w:rsidTr="003849E8">
        <w:trPr>
          <w:cantSplit/>
          <w:trHeight w:val="650"/>
          <w:tblHeader/>
        </w:trPr>
        <w:tc>
          <w:tcPr>
            <w:tcW w:w="7797" w:type="dxa"/>
            <w:gridSpan w:val="2"/>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t>E = (ts * tw) + (</w:t>
      </w:r>
      <w:ins w:id="15" w:author="Sven Erik" w:date="2020-08-26T15:40:00Z">
        <w:r w:rsidR="00B57649">
          <w:rPr>
            <w:rFonts w:ascii="Calibri" w:hAnsi="Calibri"/>
            <w:b/>
            <w:lang w:val="en-GB"/>
          </w:rPr>
          <w:t>(</w:t>
        </w:r>
      </w:ins>
      <w:r w:rsidRPr="00DF2302">
        <w:rPr>
          <w:rFonts w:ascii="Calibri" w:hAnsi="Calibri"/>
          <w:b/>
          <w:lang w:val="en-GB"/>
        </w:rPr>
        <w:t>tc / lc</w:t>
      </w:r>
      <w:ins w:id="16" w:author="Sven Erik" w:date="2020-08-26T15:40:00Z">
        <w:r w:rsidR="00B57649">
          <w:rPr>
            <w:rFonts w:ascii="Calibri" w:hAnsi="Calibri"/>
            <w:b/>
            <w:lang w:val="en-GB"/>
          </w:rPr>
          <w:t xml:space="preserve">) * </w:t>
        </w:r>
      </w:ins>
      <w:ins w:id="17" w:author="Sven Erik" w:date="2020-08-26T15:41:00Z">
        <w:r w:rsidR="00B57649">
          <w:rPr>
            <w:rFonts w:ascii="Calibri" w:hAnsi="Calibri"/>
            <w:b/>
            <w:lang w:val="en-GB"/>
          </w:rPr>
          <w:t>fw</w:t>
        </w:r>
      </w:ins>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lastRenderedPageBreak/>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8"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8"/>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19" w:author="Sven Erik" w:date="2020-08-26T15:41:00Z"/>
          <w:rFonts w:ascii="Calibri" w:hAnsi="Calibri"/>
          <w:sz w:val="20"/>
          <w:szCs w:val="20"/>
          <w:lang w:val="en-GB"/>
        </w:rPr>
      </w:pPr>
      <w:r w:rsidRPr="00DF2302">
        <w:rPr>
          <w:rFonts w:ascii="Calibri" w:hAnsi="Calibri"/>
          <w:sz w:val="20"/>
          <w:szCs w:val="20"/>
          <w:lang w:val="en-GB"/>
        </w:rPr>
        <w:t>tc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ins w:id="20" w:author="Sven Erik" w:date="2020-08-26T15:41:00Z">
        <w:r>
          <w:rPr>
            <w:rFonts w:ascii="Calibri" w:hAnsi="Calibri"/>
            <w:sz w:val="20"/>
            <w:szCs w:val="20"/>
            <w:lang w:val="en-GB"/>
          </w:rPr>
          <w:t>fw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876C92" w14:textId="77777777" w:rsidR="00D75A34" w:rsidRDefault="00D75A34">
      <w:r>
        <w:separator/>
      </w:r>
    </w:p>
  </w:endnote>
  <w:endnote w:type="continuationSeparator" w:id="0">
    <w:p w14:paraId="12E8B069" w14:textId="77777777" w:rsidR="00D75A34" w:rsidRDefault="00D75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03E1F614" w:rsidR="00D15CF2" w:rsidRDefault="004878F3" w:rsidP="004878F3">
    <w:pPr>
      <w:pStyle w:val="Footer"/>
    </w:pPr>
    <w:r>
      <w:fldChar w:fldCharType="begin"/>
    </w:r>
    <w:r>
      <w:instrText xml:space="preserve"> DATE \@ "yyyy-MM-dd" </w:instrText>
    </w:r>
    <w:r>
      <w:fldChar w:fldCharType="separate"/>
    </w:r>
    <w:r w:rsidR="008F187D">
      <w:rPr>
        <w:noProof/>
      </w:rPr>
      <w:t>2025-12-24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966BC0" w14:textId="77777777" w:rsidR="00D75A34" w:rsidRDefault="00D75A34">
      <w:r>
        <w:separator/>
      </w:r>
    </w:p>
  </w:footnote>
  <w:footnote w:type="continuationSeparator" w:id="0">
    <w:p w14:paraId="0AD84E50" w14:textId="77777777" w:rsidR="00D75A34" w:rsidRDefault="00D75A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766D6" w14:textId="7EFF9979"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920627044">
    <w:abstractNumId w:val="2"/>
  </w:num>
  <w:num w:numId="2" w16cid:durableId="1004283087">
    <w:abstractNumId w:val="7"/>
  </w:num>
  <w:num w:numId="3" w16cid:durableId="859004419">
    <w:abstractNumId w:val="6"/>
  </w:num>
  <w:num w:numId="4" w16cid:durableId="865599679">
    <w:abstractNumId w:val="5"/>
  </w:num>
  <w:num w:numId="5" w16cid:durableId="2068676459">
    <w:abstractNumId w:val="0"/>
  </w:num>
  <w:num w:numId="6" w16cid:durableId="228881247">
    <w:abstractNumId w:val="4"/>
  </w:num>
  <w:num w:numId="7" w16cid:durableId="720128843">
    <w:abstractNumId w:val="1"/>
  </w:num>
  <w:num w:numId="8" w16cid:durableId="345521423">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C9E"/>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220D"/>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20B"/>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28C1"/>
    <w:rsid w:val="001535CA"/>
    <w:rsid w:val="00154C8B"/>
    <w:rsid w:val="00155772"/>
    <w:rsid w:val="00156024"/>
    <w:rsid w:val="0015629F"/>
    <w:rsid w:val="00157281"/>
    <w:rsid w:val="001575F7"/>
    <w:rsid w:val="00160266"/>
    <w:rsid w:val="00161178"/>
    <w:rsid w:val="00161AD2"/>
    <w:rsid w:val="00162007"/>
    <w:rsid w:val="00162946"/>
    <w:rsid w:val="001662EF"/>
    <w:rsid w:val="001707B8"/>
    <w:rsid w:val="00171720"/>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A1C7B"/>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193"/>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0FB"/>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323"/>
    <w:rsid w:val="0038683A"/>
    <w:rsid w:val="00387A05"/>
    <w:rsid w:val="00390706"/>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508"/>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57795"/>
    <w:rsid w:val="00560CF2"/>
    <w:rsid w:val="0056101E"/>
    <w:rsid w:val="005615B4"/>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87325"/>
    <w:rsid w:val="00591E08"/>
    <w:rsid w:val="00592F97"/>
    <w:rsid w:val="0059395A"/>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3AF"/>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7B1"/>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2801"/>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6C93"/>
    <w:rsid w:val="007D7AF7"/>
    <w:rsid w:val="007E0244"/>
    <w:rsid w:val="007E0FBE"/>
    <w:rsid w:val="007E2C32"/>
    <w:rsid w:val="007E3D18"/>
    <w:rsid w:val="007E4289"/>
    <w:rsid w:val="007E55B3"/>
    <w:rsid w:val="007E675A"/>
    <w:rsid w:val="007E69E7"/>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6F9"/>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187D"/>
    <w:rsid w:val="008F244E"/>
    <w:rsid w:val="008F3345"/>
    <w:rsid w:val="008F3CEE"/>
    <w:rsid w:val="008F4629"/>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17B6"/>
    <w:rsid w:val="0094214B"/>
    <w:rsid w:val="00945767"/>
    <w:rsid w:val="0094678C"/>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657B9"/>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2D29"/>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D7D3E"/>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3270"/>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0B4D"/>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50B3"/>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15D1"/>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5A34"/>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54A"/>
    <w:rsid w:val="00DC362B"/>
    <w:rsid w:val="00DC4992"/>
    <w:rsid w:val="00DC4CA3"/>
    <w:rsid w:val="00DC4DF7"/>
    <w:rsid w:val="00DC6B1B"/>
    <w:rsid w:val="00DC6DEE"/>
    <w:rsid w:val="00DD1099"/>
    <w:rsid w:val="00DD15BF"/>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58DC"/>
    <w:rsid w:val="00FD7112"/>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0B095D0-BEB2-4F16-A613-F2B8ACB76D1B}">
  <ds:schemaRefs>
    <ds:schemaRef ds:uri="http://schemas.openxmlformats.org/officeDocument/2006/bibliography"/>
  </ds:schemaRefs>
</ds:datastoreItem>
</file>

<file path=customXml/itemProps4.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30</TotalTime>
  <Pages>1</Pages>
  <Words>785</Words>
  <Characters>4480</Characters>
  <Application>Microsoft Office Word</Application>
  <DocSecurity>0</DocSecurity>
  <Lines>37</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5255</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12</cp:revision>
  <cp:lastPrinted>2016-10-18T02:57:00Z</cp:lastPrinted>
  <dcterms:created xsi:type="dcterms:W3CDTF">2024-12-09T04:34:00Z</dcterms:created>
  <dcterms:modified xsi:type="dcterms:W3CDTF">2025-12-23T21:34:00Z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